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1F876"/>
    <w:p w14:paraId="103AA3F7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53BB3824">
      <w:pPr>
        <w:tabs>
          <w:tab w:val="left" w:pos="107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tbl>
      <w:tblPr>
        <w:tblStyle w:val="3"/>
        <w:tblW w:w="917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702"/>
        <w:gridCol w:w="6285"/>
      </w:tblGrid>
      <w:tr w14:paraId="4D0A1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1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2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commentRangeStart w:id="0"/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评分项目</w:t>
            </w:r>
            <w:commentRangeEnd w:id="0"/>
            <w:r>
              <w:commentReference w:id="0"/>
            </w:r>
          </w:p>
        </w:tc>
      </w:tr>
      <w:tr w14:paraId="15C9E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D7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7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D7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评分项目</w:t>
            </w:r>
          </w:p>
        </w:tc>
      </w:tr>
      <w:tr w14:paraId="1618C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F4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1A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项目报价（10分）</w:t>
            </w:r>
          </w:p>
        </w:tc>
        <w:tc>
          <w:tcPr>
            <w:tcW w:w="6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C273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both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常年法律顾问报价（5分）；</w:t>
            </w:r>
          </w:p>
          <w:p w14:paraId="5A79422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both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commentRangeStart w:id="1"/>
            <w:commentRangeStart w:id="2"/>
            <w:r>
              <w:rPr>
                <w:rStyle w:val="5"/>
                <w:rFonts w:hint="eastAsia"/>
                <w:lang w:val="en-US" w:eastAsia="zh-CN" w:bidi="ar"/>
              </w:rPr>
              <w:t>纠纷及专项法律费用报价（5分）；</w:t>
            </w:r>
            <w:commentRangeEnd w:id="1"/>
            <w:r>
              <w:commentReference w:id="1"/>
            </w:r>
            <w:commentRangeEnd w:id="2"/>
            <w:r>
              <w:commentReference w:id="2"/>
            </w:r>
          </w:p>
          <w:p w14:paraId="2DF3286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</w:p>
          <w:p w14:paraId="50F261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Style w:val="5"/>
                <w:lang w:val="en-US" w:eastAsia="zh-CN" w:bidi="ar"/>
              </w:rPr>
              <w:t>价格分计算公式：报价得分=(</w:t>
            </w:r>
            <w:r>
              <w:rPr>
                <w:rStyle w:val="5"/>
                <w:highlight w:val="yellow"/>
                <w:lang w:val="en-US" w:eastAsia="zh-CN" w:bidi="ar"/>
                <w:rPrChange w:id="0" w:author="WPS_1694420836" w:date="2024-10-28T18:37:30Z">
                  <w:rPr>
                    <w:rStyle w:val="5"/>
                    <w:lang w:val="en-US" w:eastAsia="zh-CN" w:bidi="ar"/>
                  </w:rPr>
                </w:rPrChange>
              </w:rPr>
              <w:t>基准价</w:t>
            </w:r>
            <w:r>
              <w:rPr>
                <w:rStyle w:val="5"/>
                <w:lang w:val="en-US" w:eastAsia="zh-CN" w:bidi="ar"/>
              </w:rPr>
              <w:t>/有效报价)×项目分值；满足报名文件要求且最低的报价为基准价，其</w:t>
            </w:r>
            <w:r>
              <w:rPr>
                <w:rStyle w:val="5"/>
                <w:rFonts w:hint="eastAsia"/>
                <w:lang w:val="en-US" w:eastAsia="zh-CN" w:bidi="ar"/>
              </w:rPr>
              <w:t>该项的</w:t>
            </w:r>
            <w:r>
              <w:rPr>
                <w:rStyle w:val="5"/>
                <w:lang w:val="en-US" w:eastAsia="zh-CN" w:bidi="ar"/>
              </w:rPr>
              <w:t>价格分为满分。</w:t>
            </w:r>
          </w:p>
        </w:tc>
      </w:tr>
      <w:tr w14:paraId="162D3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85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23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commentRangeStart w:id="3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供应商综合实力</w:t>
            </w:r>
            <w:commentRangeEnd w:id="3"/>
            <w:r>
              <w:commentReference w:id="3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6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4F5CF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ins w:id="1" w:author="品泓" w:date="2024-10-30T10:31:41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t>近</w:t>
              </w:r>
            </w:ins>
            <w:ins w:id="2" w:author="品泓" w:date="2024-10-30T10:31:43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t>三年</w:t>
              </w:r>
            </w:ins>
            <w:commentRangeStart w:id="4"/>
            <w:commentRangeStart w:id="5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担任过</w:t>
            </w:r>
            <w:ins w:id="3" w:author="品泓" w:date="2024-10-30T10:30:26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t>医疗机构</w:t>
              </w:r>
            </w:ins>
            <w:ins w:id="4" w:author="品泓" w:date="2024-10-30T10:30:28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t>或</w:t>
              </w:r>
            </w:ins>
            <w:del w:id="5" w:author="品泓" w:date="2024-10-30T10:30:20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三甲医院或</w:delText>
              </w:r>
            </w:del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医疗行业</w:t>
            </w:r>
            <w:ins w:id="6" w:author="品泓" w:date="2024-10-30T10:30:33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t>单位</w:t>
              </w:r>
            </w:ins>
            <w:del w:id="7" w:author="品泓" w:date="2024-10-30T10:30:32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协会</w:delText>
              </w:r>
            </w:del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常年法律顾问的，每一服务单位计算3分，最高不超过15分；</w:t>
            </w:r>
          </w:p>
          <w:p w14:paraId="6CB0AAA0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ins w:id="8" w:author="品泓" w:date="2024-10-30T10:31:49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t>近三年</w:t>
              </w:r>
            </w:ins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为</w:t>
            </w:r>
            <w:ins w:id="9" w:author="品泓" w:date="2024-10-30T10:30:37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t>医疗</w:t>
              </w:r>
            </w:ins>
            <w:ins w:id="10" w:author="品泓" w:date="2024-10-30T10:30:38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t>机构</w:t>
              </w:r>
            </w:ins>
            <w:del w:id="11" w:author="品泓" w:date="2024-10-30T10:30:36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医院</w:delText>
              </w:r>
            </w:del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提供专项法</w:t>
            </w:r>
            <w:commentRangeEnd w:id="4"/>
            <w:r>
              <w:commentReference w:id="4"/>
            </w:r>
            <w:commentRangeEnd w:id="5"/>
            <w:r>
              <w:commentReference w:id="5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律服务的，每一专项服务计算3分，最高不超过15分；</w:t>
            </w:r>
          </w:p>
          <w:p w14:paraId="0A0B3F6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  <w:p w14:paraId="5D39C20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Style w:val="5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须提供上述单位委托</w:t>
            </w:r>
            <w:r>
              <w:rPr>
                <w:rStyle w:val="7"/>
                <w:rFonts w:hint="eastAsia"/>
                <w:lang w:val="en-US" w:eastAsia="zh-CN" w:bidi="ar"/>
              </w:rPr>
              <w:t>专项委托服务</w:t>
            </w:r>
            <w:r>
              <w:rPr>
                <w:rStyle w:val="7"/>
                <w:lang w:val="en-US" w:eastAsia="zh-CN" w:bidi="ar"/>
              </w:rPr>
              <w:t>合同予以证明，经办人须为本项目服务团队成员，否则不得分。</w:t>
            </w:r>
          </w:p>
        </w:tc>
      </w:tr>
      <w:tr w14:paraId="38C79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55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17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服务方案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及服务承诺综合考核（25分）</w:t>
            </w:r>
          </w:p>
        </w:tc>
        <w:tc>
          <w:tcPr>
            <w:tcW w:w="6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272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lang w:val="en-US" w:eastAsia="zh-CN" w:bidi="ar"/>
              </w:rPr>
              <w:t>供应商针对医院常年法律顾问服务项目编制的服务方案（含项目总体方案、项目实施计划、服务承诺、质量保证措施），进行综合评分。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1.项目总体方案：</w:t>
            </w:r>
            <w:r>
              <w:rPr>
                <w:rStyle w:val="5"/>
                <w:lang w:val="en-US" w:eastAsia="zh-CN" w:bidi="ar"/>
              </w:rPr>
              <w:t>项目总体方案及思路的可行性，方案先进性与业务实际的结合度。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2.项目实施计划：</w:t>
            </w:r>
            <w:r>
              <w:rPr>
                <w:rStyle w:val="5"/>
                <w:lang w:val="en-US" w:eastAsia="zh-CN" w:bidi="ar"/>
              </w:rPr>
              <w:t>能结合本项目特点，对重要节点、薄弱环节的风险防控提出独立见解及建议。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3.服务承诺：</w:t>
            </w:r>
            <w:r>
              <w:rPr>
                <w:rStyle w:val="5"/>
                <w:lang w:val="en-US" w:eastAsia="zh-CN" w:bidi="ar"/>
              </w:rPr>
              <w:t>有关口头咨询、书面咨询、文书审订、出具律师函和法律意见，律师出席会议其他有关的服务承诺。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4.质量保障措施：</w:t>
            </w:r>
            <w:r>
              <w:rPr>
                <w:rStyle w:val="5"/>
                <w:lang w:val="en-US" w:eastAsia="zh-CN" w:bidi="ar"/>
              </w:rPr>
              <w:t>服务保障体系、项目管理机制以及相关服务承诺是否科学、可行。</w:t>
            </w:r>
          </w:p>
        </w:tc>
      </w:tr>
      <w:tr w14:paraId="5369F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3B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8D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拟投入本项目律师团队人员资质（15分） </w:t>
            </w:r>
          </w:p>
        </w:tc>
        <w:tc>
          <w:tcPr>
            <w:tcW w:w="6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E0CEB">
            <w:pPr>
              <w:keepNext w:val="0"/>
              <w:keepLines w:val="0"/>
              <w:widowControl/>
              <w:numPr>
                <w:ilvl w:val="1"/>
                <w:numId w:val="0"/>
              </w:numPr>
              <w:suppressLineNumbers w:val="0"/>
              <w:jc w:val="both"/>
              <w:textAlignment w:val="center"/>
              <w:rPr>
                <w:ins w:id="13" w:author="品泓" w:date="2024-10-31T15:33:00Z"/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pPrChange w:id="12" w:author="品泓" w:date="2024-10-31T15:33:05Z">
                <w:pPr>
                  <w:keepNext w:val="0"/>
                  <w:keepLines w:val="0"/>
                  <w:widowControl/>
                  <w:suppressLineNumbers w:val="0"/>
                  <w:jc w:val="both"/>
                  <w:textAlignment w:val="center"/>
                </w:pPr>
              </w:pPrChange>
            </w:pPr>
            <w:ins w:id="14" w:author="品泓" w:date="2024-10-31T15:33:05Z">
              <w:r>
                <w:rPr>
                  <w:rFonts w:hint="default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lang w:val="en-US" w:eastAsia="zh-CN" w:bidi="ar"/>
                </w:rPr>
                <w:t>1.1.</w:t>
              </w:r>
            </w:ins>
            <w:del w:id="15" w:author="品泓" w:date="2024-10-31T15:33:00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1.</w:delText>
              </w:r>
            </w:del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项目总负责人：项目总负责人为律所主任的，得5分，为律所合伙人的，得3分。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commentRangeStart w:id="6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</w:t>
            </w:r>
            <w:ins w:id="16" w:author="品泓" w:date="2024-10-31T15:33:30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律师</w:t>
              </w:r>
            </w:ins>
            <w:ins w:id="17" w:author="品泓" w:date="2024-10-31T15:33:31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团队</w:t>
              </w:r>
            </w:ins>
            <w:ins w:id="18" w:author="品泓" w:date="2024-10-31T15:33:32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人</w:t>
              </w:r>
              <w:bookmarkStart w:id="0" w:name="_GoBack"/>
              <w:bookmarkEnd w:id="0"/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数</w:t>
              </w:r>
            </w:ins>
            <w:ins w:id="19" w:author="品泓" w:date="2024-10-31T15:33:34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超过</w:t>
              </w:r>
            </w:ins>
            <w:ins w:id="20" w:author="品泓" w:date="2024-10-31T15:33:35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5</w:t>
              </w:r>
            </w:ins>
            <w:ins w:id="21" w:author="品泓" w:date="2024-10-31T15:33:36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人</w:t>
              </w:r>
            </w:ins>
            <w:ins w:id="22" w:author="品泓" w:date="2024-10-31T15:33:37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的，</w:t>
              </w:r>
            </w:ins>
            <w:ins w:id="23" w:author="品泓" w:date="2024-10-31T15:33:50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得</w:t>
              </w:r>
            </w:ins>
            <w:ins w:id="24" w:author="品泓" w:date="2024-10-31T15:34:56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2</w:t>
              </w:r>
            </w:ins>
            <w:ins w:id="25" w:author="品泓" w:date="2024-10-31T15:33:50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分</w:t>
              </w:r>
            </w:ins>
            <w:ins w:id="26" w:author="品泓" w:date="2024-10-31T15:34:15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；</w:t>
              </w:r>
            </w:ins>
            <w:ins w:id="27" w:author="品泓" w:date="2024-10-31T15:35:12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律师</w:t>
              </w:r>
            </w:ins>
            <w:ins w:id="28" w:author="品泓" w:date="2024-10-31T15:35:16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团队</w:t>
              </w:r>
            </w:ins>
            <w:ins w:id="29" w:author="品泓" w:date="2024-10-31T15:35:18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少于</w:t>
              </w:r>
            </w:ins>
            <w:ins w:id="30" w:author="品泓" w:date="2024-10-31T15:35:21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5</w:t>
              </w:r>
            </w:ins>
            <w:ins w:id="31" w:author="品泓" w:date="2024-10-31T15:35:22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人</w:t>
              </w:r>
            </w:ins>
            <w:ins w:id="32" w:author="品泓" w:date="2024-10-31T15:35:23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的，</w:t>
              </w:r>
            </w:ins>
            <w:ins w:id="33" w:author="品泓" w:date="2024-10-31T15:35:27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不得分</w:t>
              </w:r>
            </w:ins>
            <w:ins w:id="34" w:author="品泓" w:date="2024-10-31T15:33:50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。</w:t>
              </w:r>
            </w:ins>
          </w:p>
          <w:p w14:paraId="617782C0">
            <w:pPr>
              <w:keepNext w:val="0"/>
              <w:keepLines w:val="0"/>
              <w:widowControl/>
              <w:numPr>
                <w:ilvl w:val="1"/>
                <w:numId w:val="0"/>
              </w:numPr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  <w:pPrChange w:id="35" w:author="品泓" w:date="2024-10-31T15:33:05Z">
                <w:pPr>
                  <w:keepNext w:val="0"/>
                  <w:keepLines w:val="0"/>
                  <w:widowControl/>
                  <w:suppressLineNumbers w:val="0"/>
                  <w:jc w:val="both"/>
                  <w:textAlignment w:val="center"/>
                </w:pPr>
              </w:pPrChange>
            </w:pPr>
            <w:ins w:id="36" w:author="品泓" w:date="2024-10-31T15:33:11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2"/>
                  <w:sz w:val="28"/>
                  <w:szCs w:val="28"/>
                  <w:lang w:val="en-US" w:eastAsia="zh-CN" w:bidi="ar-SA"/>
                </w:rPr>
                <w:t>3</w:t>
              </w:r>
            </w:ins>
            <w:ins w:id="37" w:author="品泓" w:date="2024-10-31T15:33:05Z">
              <w:r>
                <w:rPr>
                  <w:rFonts w:hint="default" w:ascii="仿宋" w:hAnsi="仿宋" w:eastAsia="仿宋" w:cs="仿宋"/>
                  <w:i w:val="0"/>
                  <w:iCs w:val="0"/>
                  <w:color w:val="000000"/>
                  <w:kern w:val="2"/>
                  <w:sz w:val="28"/>
                  <w:szCs w:val="28"/>
                  <w:lang w:val="en-US" w:eastAsia="zh-CN" w:bidi="ar-SA"/>
                </w:rPr>
                <w:t>.</w:t>
              </w:r>
            </w:ins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律师团队其他成员执业经验：团队成员平均执业年限15年以上的，得</w:t>
            </w:r>
            <w:del w:id="38" w:author="品泓" w:date="2024-10-31T15:33:20Z">
              <w:r>
                <w:rPr>
                  <w:rFonts w:hint="default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5</w:delText>
              </w:r>
            </w:del>
            <w:ins w:id="39" w:author="品泓" w:date="2024-10-31T15:33:20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3</w:t>
              </w:r>
            </w:ins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</w:t>
            </w:r>
            <w:ins w:id="40" w:author="品泓" w:date="2024-10-31T15:34:17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；</w:t>
              </w:r>
            </w:ins>
            <w:del w:id="41" w:author="品泓" w:date="2024-10-31T15:34:17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，</w:delText>
              </w:r>
            </w:del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执业年限10以上的，得</w:t>
            </w:r>
            <w:del w:id="42" w:author="品泓" w:date="2024-10-31T15:33:25Z">
              <w:r>
                <w:rPr>
                  <w:rFonts w:hint="default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3</w:delText>
              </w:r>
            </w:del>
            <w:ins w:id="43" w:author="品泓" w:date="2024-10-31T15:33:27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2</w:t>
              </w:r>
            </w:ins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</w:t>
            </w:r>
            <w:ins w:id="44" w:author="品泓" w:date="2024-10-31T15:34:20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；</w:t>
              </w:r>
            </w:ins>
            <w:del w:id="45" w:author="品泓" w:date="2024-10-31T15:34:20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，</w:delText>
              </w:r>
            </w:del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未达到年限的，不得分。</w:t>
            </w:r>
            <w:commentRangeEnd w:id="6"/>
            <w:r>
              <w:commentReference w:id="6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ins w:id="46" w:author="品泓" w:date="2024-10-31T15:33:13Z">
              <w:r>
                <w:rPr>
                  <w:rFonts w:hint="eastAsia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t>4</w:t>
              </w:r>
            </w:ins>
            <w:del w:id="47" w:author="品泓" w:date="2024-10-31T15:29:55Z">
              <w:r>
                <w:rPr>
                  <w:rFonts w:hint="default" w:ascii="仿宋" w:hAnsi="仿宋" w:eastAsia="仿宋" w:cs="仿宋"/>
                  <w:i w:val="0"/>
                  <w:iCs w:val="0"/>
                  <w:color w:val="000000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3</w:delText>
              </w:r>
            </w:del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.律师团队成员中具近三年临床研究或医学伦理相关培训证书的，得5分，没有不得分。</w:t>
            </w:r>
          </w:p>
        </w:tc>
      </w:tr>
      <w:tr w14:paraId="07807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B1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C2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医疗纠纷处理</w:t>
            </w:r>
            <w:commentRangeStart w:id="7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能力</w:t>
            </w:r>
            <w:commentRangeEnd w:id="7"/>
            <w:r>
              <w:commentReference w:id="7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6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E4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自20</w:t>
            </w:r>
            <w:r>
              <w:rPr>
                <w:rStyle w:val="5"/>
                <w:rFonts w:hint="eastAsia"/>
                <w:lang w:val="en-US" w:eastAsia="zh-CN" w:bidi="ar"/>
              </w:rPr>
              <w:t>21</w:t>
            </w:r>
            <w:r>
              <w:rPr>
                <w:rStyle w:val="5"/>
                <w:lang w:val="en-US" w:eastAsia="zh-CN" w:bidi="ar"/>
              </w:rPr>
              <w:t>年1月1日</w:t>
            </w:r>
            <w:r>
              <w:rPr>
                <w:rStyle w:val="5"/>
                <w:rFonts w:hint="eastAsia"/>
                <w:lang w:val="en-US" w:eastAsia="zh-CN" w:bidi="ar"/>
              </w:rPr>
              <w:t>至今代理医疗纠纷案件的</w:t>
            </w:r>
            <w:r>
              <w:rPr>
                <w:rStyle w:val="5"/>
                <w:lang w:val="en-US" w:eastAsia="zh-CN" w:bidi="ar"/>
              </w:rPr>
              <w:t>服务业绩，</w:t>
            </w:r>
            <w:r>
              <w:rPr>
                <w:rStyle w:val="5"/>
                <w:rFonts w:hint="eastAsia"/>
                <w:lang w:val="en-US" w:eastAsia="zh-CN" w:bidi="ar"/>
              </w:rPr>
              <w:t>代理超过50宗</w:t>
            </w:r>
            <w:ins w:id="48" w:author="WPS_1694420836" w:date="2024-10-28T18:18:06Z">
              <w:r>
                <w:rPr>
                  <w:rStyle w:val="5"/>
                  <w:rFonts w:hint="eastAsia"/>
                  <w:lang w:val="en-US" w:eastAsia="zh-CN" w:bidi="ar"/>
                </w:rPr>
                <w:t>（</w:t>
              </w:r>
            </w:ins>
            <w:ins w:id="49" w:author="WPS_1694420836" w:date="2024-10-28T18:18:08Z">
              <w:r>
                <w:rPr>
                  <w:rStyle w:val="5"/>
                  <w:rFonts w:hint="eastAsia"/>
                  <w:lang w:val="en-US" w:eastAsia="zh-CN" w:bidi="ar"/>
                </w:rPr>
                <w:t>含5</w:t>
              </w:r>
            </w:ins>
            <w:ins w:id="50" w:author="WPS_1694420836" w:date="2024-10-28T18:18:09Z">
              <w:r>
                <w:rPr>
                  <w:rStyle w:val="5"/>
                  <w:rFonts w:hint="eastAsia"/>
                  <w:lang w:val="en-US" w:eastAsia="zh-CN" w:bidi="ar"/>
                </w:rPr>
                <w:t>0</w:t>
              </w:r>
            </w:ins>
            <w:ins w:id="51" w:author="WPS_1694420836" w:date="2024-10-28T18:18:10Z">
              <w:r>
                <w:rPr>
                  <w:rStyle w:val="5"/>
                  <w:rFonts w:hint="eastAsia"/>
                  <w:lang w:val="en-US" w:eastAsia="zh-CN" w:bidi="ar"/>
                </w:rPr>
                <w:t>宗</w:t>
              </w:r>
            </w:ins>
            <w:ins w:id="52" w:author="WPS_1694420836" w:date="2024-10-28T18:18:06Z">
              <w:r>
                <w:rPr>
                  <w:rStyle w:val="5"/>
                  <w:rFonts w:hint="eastAsia"/>
                  <w:lang w:val="en-US" w:eastAsia="zh-CN" w:bidi="ar"/>
                </w:rPr>
                <w:t>）</w:t>
              </w:r>
            </w:ins>
            <w:r>
              <w:rPr>
                <w:rStyle w:val="5"/>
                <w:rFonts w:hint="eastAsia"/>
                <w:lang w:val="en-US" w:eastAsia="zh-CN" w:bidi="ar"/>
              </w:rPr>
              <w:t>的，得20分；代理35宗以上</w:t>
            </w:r>
            <w:ins w:id="53" w:author="WPS_1694420836" w:date="2024-10-28T18:18:19Z">
              <w:r>
                <w:rPr>
                  <w:rStyle w:val="5"/>
                  <w:rFonts w:hint="eastAsia"/>
                  <w:lang w:val="en-US" w:eastAsia="zh-CN" w:bidi="ar"/>
                </w:rPr>
                <w:t>（含</w:t>
              </w:r>
            </w:ins>
            <w:ins w:id="54" w:author="WPS_1694420836" w:date="2024-10-28T18:18:21Z">
              <w:r>
                <w:rPr>
                  <w:rStyle w:val="5"/>
                  <w:rFonts w:hint="eastAsia"/>
                  <w:lang w:val="en-US" w:eastAsia="zh-CN" w:bidi="ar"/>
                </w:rPr>
                <w:t>35</w:t>
              </w:r>
            </w:ins>
            <w:ins w:id="55" w:author="WPS_1694420836" w:date="2024-10-28T18:18:19Z">
              <w:r>
                <w:rPr>
                  <w:rStyle w:val="5"/>
                  <w:rFonts w:hint="eastAsia"/>
                  <w:lang w:val="en-US" w:eastAsia="zh-CN" w:bidi="ar"/>
                </w:rPr>
                <w:t>宗）</w:t>
              </w:r>
            </w:ins>
            <w:r>
              <w:rPr>
                <w:rStyle w:val="5"/>
                <w:rFonts w:hint="eastAsia"/>
                <w:lang w:val="en-US" w:eastAsia="zh-CN" w:bidi="ar"/>
              </w:rPr>
              <w:t>不满50宗的，得15分；代理35宗至20宗以下</w:t>
            </w:r>
            <w:ins w:id="56" w:author="WPS_1694420836" w:date="2024-10-28T18:18:28Z">
              <w:r>
                <w:rPr>
                  <w:rStyle w:val="5"/>
                  <w:rFonts w:hint="eastAsia"/>
                  <w:lang w:val="en-US" w:eastAsia="zh-CN" w:bidi="ar"/>
                </w:rPr>
                <w:t>（</w:t>
              </w:r>
            </w:ins>
            <w:ins w:id="57" w:author="WPS_1694420836" w:date="2024-10-28T18:18:32Z">
              <w:r>
                <w:rPr>
                  <w:rStyle w:val="5"/>
                  <w:rFonts w:hint="eastAsia"/>
                  <w:lang w:val="en-US" w:eastAsia="zh-CN" w:bidi="ar"/>
                </w:rPr>
                <w:t>含</w:t>
              </w:r>
            </w:ins>
            <w:ins w:id="58" w:author="WPS_1694420836" w:date="2024-10-28T18:18:33Z">
              <w:r>
                <w:rPr>
                  <w:rStyle w:val="5"/>
                  <w:rFonts w:hint="eastAsia"/>
                  <w:lang w:val="en-US" w:eastAsia="zh-CN" w:bidi="ar"/>
                </w:rPr>
                <w:t>20</w:t>
              </w:r>
            </w:ins>
            <w:ins w:id="59" w:author="WPS_1694420836" w:date="2024-10-28T18:18:35Z">
              <w:r>
                <w:rPr>
                  <w:rStyle w:val="5"/>
                  <w:rFonts w:hint="eastAsia"/>
                  <w:lang w:val="en-US" w:eastAsia="zh-CN" w:bidi="ar"/>
                </w:rPr>
                <w:t>宗</w:t>
              </w:r>
            </w:ins>
            <w:ins w:id="60" w:author="WPS_1694420836" w:date="2024-10-28T18:18:28Z">
              <w:r>
                <w:rPr>
                  <w:rStyle w:val="5"/>
                  <w:rFonts w:hint="eastAsia"/>
                  <w:lang w:val="en-US" w:eastAsia="zh-CN" w:bidi="ar"/>
                </w:rPr>
                <w:t>）</w:t>
              </w:r>
            </w:ins>
            <w:r>
              <w:rPr>
                <w:rStyle w:val="5"/>
                <w:rFonts w:hint="eastAsia"/>
                <w:lang w:val="en-US" w:eastAsia="zh-CN" w:bidi="ar"/>
              </w:rPr>
              <w:t>的，得10分；代理20宗以下的，得5分</w:t>
            </w:r>
            <w:r>
              <w:rPr>
                <w:rStyle w:val="5"/>
                <w:lang w:val="en-US" w:eastAsia="zh-CN" w:bidi="ar"/>
              </w:rPr>
              <w:t>。</w:t>
            </w:r>
          </w:p>
          <w:p w14:paraId="01B38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须提供合同关键页复印件</w:t>
            </w:r>
            <w:r>
              <w:rPr>
                <w:rStyle w:val="7"/>
                <w:rFonts w:hint="eastAsia"/>
                <w:lang w:val="en-US" w:eastAsia="zh-CN" w:bidi="ar"/>
              </w:rPr>
              <w:t>或</w:t>
            </w:r>
            <w:r>
              <w:rPr>
                <w:rStyle w:val="7"/>
                <w:lang w:val="en-US" w:eastAsia="zh-CN" w:bidi="ar"/>
              </w:rPr>
              <w:t>诉讼裁判文书予以证明，项目经办人须为本项目服务团队成员，否则不得分。</w:t>
            </w:r>
            <w:r>
              <w:rPr>
                <w:rStyle w:val="7"/>
                <w:lang w:val="en-US" w:eastAsia="zh-CN" w:bidi="ar"/>
              </w:rPr>
              <w:br w:type="textWrapping"/>
            </w:r>
          </w:p>
        </w:tc>
      </w:tr>
    </w:tbl>
    <w:p w14:paraId="5E0AA0A9">
      <w:pPr>
        <w:tabs>
          <w:tab w:val="left" w:pos="1078"/>
        </w:tabs>
        <w:bidi w:val="0"/>
        <w:jc w:val="left"/>
        <w:rPr>
          <w:lang w:val="en-US" w:eastAsia="zh-CN"/>
        </w:rPr>
      </w:pPr>
    </w:p>
    <w:p w14:paraId="3937E56E">
      <w:pPr>
        <w:tabs>
          <w:tab w:val="left" w:pos="1078"/>
        </w:tabs>
        <w:bidi w:val="0"/>
        <w:jc w:val="left"/>
        <w:rPr>
          <w:lang w:val="en-US" w:eastAsia="zh-CN"/>
        </w:rPr>
      </w:pPr>
    </w:p>
    <w:p w14:paraId="7FDE787B">
      <w:pPr>
        <w:tabs>
          <w:tab w:val="left" w:pos="1078"/>
        </w:tabs>
        <w:bidi w:val="0"/>
        <w:jc w:val="left"/>
        <w:rPr>
          <w:lang w:val="en-US" w:eastAsia="zh-CN"/>
        </w:rPr>
      </w:pPr>
    </w:p>
    <w:p w14:paraId="627A23C5">
      <w:pPr>
        <w:tabs>
          <w:tab w:val="left" w:pos="1078"/>
        </w:tabs>
        <w:bidi w:val="0"/>
        <w:jc w:val="left"/>
        <w:rPr>
          <w:lang w:val="en-US" w:eastAsia="zh-CN"/>
        </w:rPr>
      </w:pPr>
    </w:p>
    <w:p w14:paraId="0E22BB20"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WPS_1694420836" w:date="2024-10-28T18:38:08Z" w:initials="">
    <w:p w14:paraId="5E3105E4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建议评分项目与调研公告同步公开。</w:t>
      </w:r>
    </w:p>
  </w:comment>
  <w:comment w:id="1" w:author="WPS_1694420836" w:date="2024-10-28T18:36:45Z" w:initials="">
    <w:p w14:paraId="26461F1C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这个的报价形式是怎样的？基准价是否包括这部分？</w:t>
      </w:r>
    </w:p>
  </w:comment>
  <w:comment w:id="2" w:author="品泓" w:date="2024-10-30T10:32:09Z" w:initials="">
    <w:p w14:paraId="3C33A831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纠纷案件有法定律师收费标准，报价形式应为法定律师收费标准*折扣率，因此计价基准价就是最低折扣率</w:t>
      </w:r>
    </w:p>
  </w:comment>
  <w:comment w:id="3" w:author="WPS_1694420836" w:date="2024-10-29T08:36:38Z" w:initials="">
    <w:p w14:paraId="2601A8F5">
      <w:pPr>
        <w:pStyle w:val="2"/>
      </w:pPr>
      <w:r>
        <w:rPr>
          <w:rFonts w:hint="eastAsia"/>
          <w:lang w:val="en-US" w:eastAsia="zh-CN"/>
        </w:rPr>
        <w:t>建议和报名要求统一，该评分项需明确是202？年？月？日以来的业绩？</w:t>
      </w:r>
    </w:p>
  </w:comment>
  <w:comment w:id="4" w:author="WPS_1694420836" w:date="2024-10-29T08:37:02Z" w:initials="">
    <w:p w14:paraId="636FAED6">
      <w:pPr>
        <w:pStyle w:val="2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法律服务属于集采目录内，要遵循政府采购相关法律法规，此处建议不写“三甲医院或医疗行业协会”、“医院”，属于限定了特定行业，但因为我院的法律服务跟医疗（医疗文书、医患纠纷、临床研究、科研成果转化）具有较大的相关性，从</w:t>
      </w:r>
      <w:r>
        <w:rPr>
          <w:rFonts w:hint="eastAsia" w:ascii="Arial" w:hAnsi="Arial" w:eastAsia="Arial" w:cs="Arial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项目本身的特点和实际需要出发</w:t>
      </w:r>
      <w:r>
        <w:rPr>
          <w:rFonts w:hint="eastAsia"/>
          <w:lang w:val="en-US" w:eastAsia="zh-CN"/>
        </w:rPr>
        <w:t>，建议改为“医疗机构或医疗相关行业”。</w:t>
      </w:r>
    </w:p>
    <w:p w14:paraId="19C8BBB3">
      <w:pPr>
        <w:pStyle w:val="2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这两项计分，如是同一家医院的合同，既有常年又有专项，是否可同时得分？</w:t>
      </w:r>
    </w:p>
  </w:comment>
  <w:comment w:id="5" w:author="品泓" w:date="2024-10-30T10:31:08Z" w:initials="">
    <w:p w14:paraId="1F34F2C7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专项和常法分开提供合同，分开分别计分</w:t>
      </w:r>
    </w:p>
  </w:comment>
  <w:comment w:id="6" w:author="品泓" w:date="2024-10-31T15:30:05Z" w:initials="">
    <w:p w14:paraId="06720786">
      <w:pPr>
        <w:pStyle w:val="2"/>
      </w:pPr>
      <w:r>
        <w:annotationRef/>
      </w:r>
    </w:p>
  </w:comment>
  <w:comment w:id="7" w:author="WPS_1694420836" w:date="2024-10-29T08:32:16Z" w:initials="">
    <w:p w14:paraId="5EFC38F6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建议“能力”改为“经验”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E3105E4" w15:done="0"/>
  <w15:commentEx w15:paraId="26461F1C" w15:done="0"/>
  <w15:commentEx w15:paraId="3C33A831" w15:done="0" w15:paraIdParent="26461F1C"/>
  <w15:commentEx w15:paraId="2601A8F5" w15:done="0"/>
  <w15:commentEx w15:paraId="19C8BBB3" w15:done="0"/>
  <w15:commentEx w15:paraId="1F34F2C7" w15:done="0" w15:paraIdParent="19C8BBB3"/>
  <w15:commentEx w15:paraId="06720786" w15:done="0"/>
  <w15:commentEx w15:paraId="5EFC38F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D91967"/>
    <w:multiLevelType w:val="singleLevel"/>
    <w:tmpl w:val="C3D9196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C9185AF"/>
    <w:multiLevelType w:val="singleLevel"/>
    <w:tmpl w:val="0C9185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88F67EB"/>
    <w:multiLevelType w:val="singleLevel"/>
    <w:tmpl w:val="388F67E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PS_1694420836">
    <w15:presenceInfo w15:providerId="WPS Office" w15:userId="6757492680"/>
  </w15:person>
  <w15:person w15:author="品泓">
    <w15:presenceInfo w15:providerId="WPS Office" w15:userId="42335170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lZTQwMDE0YmQ1NjZlM2I5N2Y3NTQ1MWMyYmJhYWYifQ=="/>
  </w:docVars>
  <w:rsids>
    <w:rsidRoot w:val="00000000"/>
    <w:rsid w:val="01570F3A"/>
    <w:rsid w:val="01647E02"/>
    <w:rsid w:val="0D986031"/>
    <w:rsid w:val="10B53191"/>
    <w:rsid w:val="128448BF"/>
    <w:rsid w:val="17B63507"/>
    <w:rsid w:val="433D6D69"/>
    <w:rsid w:val="462C65EC"/>
    <w:rsid w:val="50C730CB"/>
    <w:rsid w:val="5751611A"/>
    <w:rsid w:val="5CD23709"/>
    <w:rsid w:val="666D118C"/>
    <w:rsid w:val="6B867685"/>
    <w:rsid w:val="74172B94"/>
    <w:rsid w:val="7C21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customStyle="1" w:styleId="5">
    <w:name w:val="font31"/>
    <w:basedOn w:val="4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6">
    <w:name w:val="font41"/>
    <w:basedOn w:val="4"/>
    <w:qFormat/>
    <w:uiPriority w:val="0"/>
    <w:rPr>
      <w:rFonts w:hint="eastAsia" w:ascii="仿宋" w:hAnsi="仿宋" w:eastAsia="仿宋" w:cs="仿宋"/>
      <w:b/>
      <w:bCs/>
      <w:color w:val="FF0000"/>
      <w:sz w:val="28"/>
      <w:szCs w:val="28"/>
      <w:u w:val="none"/>
    </w:rPr>
  </w:style>
  <w:style w:type="character" w:customStyle="1" w:styleId="7">
    <w:name w:val="font21"/>
    <w:basedOn w:val="4"/>
    <w:qFormat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  <w:style w:type="character" w:customStyle="1" w:styleId="8">
    <w:name w:val="font51"/>
    <w:basedOn w:val="4"/>
    <w:qFormat/>
    <w:uiPriority w:val="0"/>
    <w:rPr>
      <w:rFonts w:hint="eastAsia" w:ascii="仿宋" w:hAnsi="仿宋" w:eastAsia="仿宋" w:cs="仿宋"/>
      <w:color w:val="000000"/>
      <w:sz w:val="28"/>
      <w:szCs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802</Words>
  <Characters>834</Characters>
  <Lines>0</Lines>
  <Paragraphs>0</Paragraphs>
  <TotalTime>6</TotalTime>
  <ScaleCrop>false</ScaleCrop>
  <LinksUpToDate>false</LinksUpToDate>
  <CharactersWithSpaces>836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2024-09-14T07:13:00Z</dcterms:created>
  <dc:creator>Administrator</dc:creator>
  <cp:lastModifiedBy>品泓</cp:lastModifiedBy>
  <dcterms:modified xsi:type="dcterms:W3CDTF">2024-10-31T07:35:51Z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32674C2FA69245F1AA654A82710C05CC_12</vt:lpwstr>
  </property>
</Properties>
</file>